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pageBreakBefore w:val="0"/>
        <w:rPr/>
      </w:pPr>
      <w:r w:rsidDel="00000000" w:rsidR="00000000" w:rsidRPr="00000000">
        <w:rPr>
          <w:rtl w:val="0"/>
        </w:rPr>
        <w:t xml:space="preserve">Kategorie</w:t>
      </w:r>
    </w:p>
    <w:p w:rsidR="00000000" w:rsidDel="00000000" w:rsidP="00000000" w:rsidRDefault="00000000" w:rsidRPr="00000000" w14:paraId="0000000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del w:author="JETT Plasma Devices" w:id="0" w:date="2019-08-20T15:14:13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delText xml:space="preserve">Dermatologie</w:delText>
        </w:r>
      </w:del>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Kosmetika</w:t>
      </w:r>
    </w:p>
    <w:p w:rsidR="00000000" w:rsidDel="00000000" w:rsidP="00000000" w:rsidRDefault="00000000" w:rsidRPr="00000000" w14:paraId="00000004">
      <w:pPr>
        <w:pStyle w:val="Heading1"/>
        <w:pageBreakBefore w:val="0"/>
        <w:rPr/>
      </w:pPr>
      <w:r w:rsidDel="00000000" w:rsidR="00000000" w:rsidRPr="00000000">
        <w:rPr>
          <w:rtl w:val="0"/>
        </w:rPr>
        <w:t xml:space="preserve">Nadpis v hlavičce</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JETT PLASMA LIFT PROFI</w:t>
      </w:r>
    </w:p>
    <w:p w:rsidR="00000000" w:rsidDel="00000000" w:rsidP="00000000" w:rsidRDefault="00000000" w:rsidRPr="00000000" w14:paraId="00000006">
      <w:pPr>
        <w:pStyle w:val="Heading1"/>
        <w:pageBreakBefore w:val="0"/>
        <w:rPr/>
      </w:pPr>
      <w:r w:rsidDel="00000000" w:rsidR="00000000" w:rsidRPr="00000000">
        <w:rPr>
          <w:rtl w:val="0"/>
        </w:rPr>
        <w:t xml:space="preserve">Základní informace</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Certifikovaný přístroj pro kosmetická ošetření</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Patentovaná technologie stejnosměrného proudu</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Ošetření pomocí plasmy (ionizovaný plyn)</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Jednoduché ovládání</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Volba z 8 intenzit</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 aplikátorů v základním balení</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Bezpečnost, efektivita a rychlost</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Lehkost a přenosnost</w:t>
      </w:r>
    </w:p>
    <w:p w:rsidR="00000000" w:rsidDel="00000000" w:rsidP="00000000" w:rsidRDefault="00000000" w:rsidRPr="00000000" w14:paraId="0000000F">
      <w:pPr>
        <w:pStyle w:val="Heading1"/>
        <w:pageBreakBefore w:val="0"/>
        <w:rPr/>
      </w:pPr>
      <w:r w:rsidDel="00000000" w:rsidR="00000000" w:rsidRPr="00000000">
        <w:rPr>
          <w:rtl w:val="0"/>
        </w:rPr>
        <w:t xml:space="preserve">Popis produktu</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JETT PLASMA LIFT PROFI je revoluční kosmetický přístroj.</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Díky unikátní technologii přístroj JETT PLASMA LIFT PROFI umožňuje dosáhnout dlouhotrvajícího efektu bez jizev a hyperpigmentací.</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Výhodou přístroje JETT PLASMA LIFT MEDICAL oproti konkurenci je nejvyšší přesnost zaměření výboje, díky čemuž po ošetření nastupuje rychlé hojení.</w:t>
      </w:r>
    </w:p>
    <w:p w:rsidR="00000000" w:rsidDel="00000000" w:rsidP="00000000" w:rsidRDefault="00000000" w:rsidRPr="00000000" w14:paraId="00000013">
      <w:pPr>
        <w:pStyle w:val="Heading1"/>
        <w:pageBreakBefore w:val="0"/>
        <w:rPr/>
      </w:pPr>
      <w:r w:rsidDel="00000000" w:rsidR="00000000" w:rsidRPr="00000000">
        <w:rPr>
          <w:rtl w:val="0"/>
        </w:rPr>
        <w:t xml:space="preserve">Mechanismus</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Přístroj JETT PLASMA LIFT PROFI generuje pomocí stejnosměrného proudu posloupnost jiskrových výbojů. Jiskrové výboje produkují teplo, které ohřívá pokožku. Jedná se o stejnosměrnou fulguraci, která oproti fulguraci způsobené střídavým proudem zasahuje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menší</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plochu kůže, je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velice přesná</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 stejnosměrný výboj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nepoškozuje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okolní tkáně.</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Plasmový výboj, na jehož okraji je korona, vzniká mezi hrotem přístroje a vodivě propojenou kůží pacienta (k přístroji) při vzdálenosti hrotu nad kůží 2 mm. Vzduch, který obsahuje volné elektrony v místě výboje získává velkou energii, která vede k průrazu vzduchu, ten přestává být izolantem a začne vést elektrický proud (vzniká výboj). Tím dochází k ionizaci vzduchu, který se tak stává plasmou.</w:t>
      </w:r>
    </w:p>
    <w:p w:rsidR="00000000" w:rsidDel="00000000" w:rsidP="00000000" w:rsidRDefault="00000000" w:rsidRPr="00000000" w14:paraId="00000016">
      <w:pPr>
        <w:pStyle w:val="Heading1"/>
        <w:pageBreakBefore w:val="0"/>
        <w:rPr/>
      </w:pPr>
      <w:r w:rsidDel="00000000" w:rsidR="00000000" w:rsidRPr="00000000">
        <w:rPr>
          <w:rtl w:val="0"/>
        </w:rPr>
        <w:t xml:space="preserve">Obsah balení</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ins w:author="JETT Plasma Devices" w:id="1" w:date="2019-08-20T15:14:37Z"/>
        </w:rPr>
      </w:pPr>
      <w:ins w:author="JETT Plasma Devices" w:id="1" w:date="2019-08-20T15:14:37Z">
        <w:r w:rsidDel="00000000" w:rsidR="00000000" w:rsidRPr="00000000">
          <w:rPr>
            <w:rtl w:val="0"/>
          </w:rPr>
          <w:t xml:space="preserve">Krabice</w:t>
        </w:r>
      </w:ins>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Přístroj JETT PLASMA LIFT PROFI</w:t>
      </w:r>
    </w:p>
    <w:p w:rsidR="00000000" w:rsidDel="00000000" w:rsidP="00000000" w:rsidRDefault="00000000" w:rsidRPr="00000000" w14:paraId="0000001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Přístroj JETT PLASMA LIFT PROFI je možné si zakoupit buď v bílém nebo černém barevném provedení.</w:t>
      </w:r>
    </w:p>
    <w:p w:rsidR="00000000" w:rsidDel="00000000" w:rsidP="00000000" w:rsidRDefault="00000000" w:rsidRPr="00000000" w14:paraId="0000001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Součástí balení je i návod v českém jazyce.</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 aplikátorů</w:t>
      </w:r>
    </w:p>
    <w:p w:rsidR="00000000" w:rsidDel="00000000" w:rsidP="00000000" w:rsidRDefault="00000000" w:rsidRPr="00000000" w14:paraId="0000001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ins w:author="JETT Plasma Devices" w:id="2" w:date="2019-08-20T15:14:47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základním </w:t>
        </w:r>
      </w:ins>
      <w:del w:author="JETT Plasma Devices" w:id="2" w:date="2019-08-20T15:14:47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delText xml:space="preserve">Součástí </w:delText>
        </w:r>
      </w:de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balení je 5 </w:t>
      </w:r>
      <w:del w:author="JETT Plasma Devices" w:id="3" w:date="2019-08-20T15:14:55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delText xml:space="preserve">základních </w:delText>
        </w:r>
      </w:de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aplikátorů.</w:t>
      </w:r>
    </w:p>
    <w:p w:rsidR="00000000" w:rsidDel="00000000" w:rsidP="00000000" w:rsidRDefault="00000000" w:rsidRPr="00000000" w14:paraId="0000001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Zlatý aplikátor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určený pro ablativní ošetření. Aplikátor je na přístroji.</w:t>
      </w:r>
    </w:p>
    <w:p w:rsidR="00000000" w:rsidDel="00000000" w:rsidP="00000000" w:rsidRDefault="00000000" w:rsidRPr="00000000" w14:paraId="0000001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Stříbrné aplikátory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(ploché s průměry 40 mm, 5 mm a 3 mm a kuželový aplikátor) </w:t>
      </w:r>
      <w:ins w:author="JETT Plasma Devices" w:id="4" w:date="2019-08-20T15:15:01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jsou </w:t>
        </w:r>
      </w:in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určené pro kosmetické neablativní zákroky.</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 elektrod</w:t>
      </w:r>
    </w:p>
    <w:p w:rsidR="00000000" w:rsidDel="00000000" w:rsidP="00000000" w:rsidRDefault="00000000" w:rsidRPr="00000000" w14:paraId="0000002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 balení samolepících, certifikovaných elektrod o rozměrech 50</w:t>
      </w:r>
      <w:ins w:author="JETT Plasma Devices" w:id="5" w:date="2019-08-20T15:15:05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in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x</w:t>
      </w:r>
      <w:ins w:author="JETT Plasma Devices" w:id="6" w:date="2019-08-20T15:15:08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in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94 mm. V každém balení jsou 4 elektrody.</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Kabel pro propojení elektrod s přístrojem</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Válcová elektroda s kabelem</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Adaptér</w:t>
      </w:r>
    </w:p>
    <w:p w:rsidR="00000000" w:rsidDel="00000000" w:rsidP="00000000" w:rsidRDefault="00000000" w:rsidRPr="00000000" w14:paraId="0000002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Adaptér je dodáván s koncovkou podle země, ve které bude přístroj používán.</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Prodlužovací kabel k adaptéru</w:t>
      </w:r>
    </w:p>
    <w:p w:rsidR="00000000" w:rsidDel="00000000" w:rsidP="00000000" w:rsidRDefault="00000000" w:rsidRPr="00000000" w14:paraId="0000002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Prodlužovací kabel umožňuje prodloužit dosah adaptéru až o 2,5 m.</w:t>
      </w:r>
    </w:p>
    <w:p w:rsidR="00000000" w:rsidDel="00000000" w:rsidP="00000000" w:rsidRDefault="00000000" w:rsidRPr="00000000" w14:paraId="00000027">
      <w:pPr>
        <w:pStyle w:val="Heading1"/>
        <w:pageBreakBefore w:val="0"/>
        <w:rPr/>
      </w:pPr>
      <w:r w:rsidDel="00000000" w:rsidR="00000000" w:rsidRPr="00000000">
        <w:rPr>
          <w:rtl w:val="0"/>
        </w:rPr>
        <w:t xml:space="preserve">Použití JETT PLASMA LIFT PROFI</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Přístroj je vhodný pro následující typy ošetření:</w:t>
      </w:r>
    </w:p>
    <w:p w:rsidR="00000000" w:rsidDel="00000000" w:rsidP="00000000" w:rsidRDefault="00000000" w:rsidRPr="00000000" w14:paraId="0000002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Vyhlazování vrásek</w:t>
      </w:r>
    </w:p>
    <w:p w:rsidR="00000000" w:rsidDel="00000000" w:rsidP="00000000" w:rsidRDefault="00000000" w:rsidRPr="00000000" w14:paraId="0000002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Přesná rejuvenace</w:t>
      </w:r>
    </w:p>
    <w:p w:rsidR="00000000" w:rsidDel="00000000" w:rsidP="00000000" w:rsidRDefault="00000000" w:rsidRPr="00000000" w14:paraId="0000002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Doplňková léčba aknózní pleti</w:t>
      </w:r>
    </w:p>
    <w:p w:rsidR="00000000" w:rsidDel="00000000" w:rsidP="00000000" w:rsidRDefault="00000000" w:rsidRPr="00000000" w14:paraId="0000002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Ošetření kuperózy (žilek)</w:t>
      </w:r>
    </w:p>
    <w:p w:rsidR="00000000" w:rsidDel="00000000" w:rsidP="00000000" w:rsidRDefault="00000000" w:rsidRPr="00000000" w14:paraId="0000002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Ošetření pigmentových skvrn</w:t>
      </w:r>
    </w:p>
    <w:p w:rsidR="00000000" w:rsidDel="00000000" w:rsidP="00000000" w:rsidRDefault="00000000" w:rsidRPr="00000000" w14:paraId="0000002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Ošetření jizev a strií</w:t>
      </w:r>
    </w:p>
    <w:p w:rsidR="00000000" w:rsidDel="00000000" w:rsidP="00000000" w:rsidRDefault="00000000" w:rsidRPr="00000000" w14:paraId="000000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Ošetření celulitidy</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Ošetření je možné provádět na těchto oblastech</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Obličej</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Ruce</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Dekolt</w:t>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Břicho</w:t>
      </w:r>
    </w:p>
    <w:p w:rsidR="00000000" w:rsidDel="00000000" w:rsidP="00000000" w:rsidRDefault="00000000" w:rsidRPr="00000000" w14:paraId="0000003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Stehna</w:t>
      </w:r>
    </w:p>
    <w:p w:rsidR="00000000" w:rsidDel="00000000" w:rsidP="00000000" w:rsidRDefault="00000000" w:rsidRPr="00000000" w14:paraId="0000003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Lýtka</w:t>
      </w:r>
    </w:p>
    <w:p w:rsidR="00000000" w:rsidDel="00000000" w:rsidP="00000000" w:rsidRDefault="00000000" w:rsidRPr="00000000" w14:paraId="00000037">
      <w:pPr>
        <w:pStyle w:val="Heading1"/>
        <w:pageBreakBefore w:val="0"/>
        <w:rPr/>
      </w:pPr>
      <w:r w:rsidDel="00000000" w:rsidR="00000000" w:rsidRPr="00000000">
        <w:rPr>
          <w:rtl w:val="0"/>
        </w:rPr>
        <w:t xml:space="preserve">Kontraindikace</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Při použití přístroje JETT PLASMA LIFT PROFI prochází klientem elektrický proud, proto je nutné ujistit se, zda se na klienta nevztahují následující kontraindikace:</w:t>
      </w:r>
    </w:p>
    <w:p w:rsidR="00000000" w:rsidDel="00000000" w:rsidP="00000000" w:rsidRDefault="00000000" w:rsidRPr="00000000" w14:paraId="0000003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Kardiostimulátor, holterovský měřič EKG</w:t>
      </w:r>
    </w:p>
    <w:p w:rsidR="00000000" w:rsidDel="00000000" w:rsidP="00000000" w:rsidRDefault="00000000" w:rsidRPr="00000000" w14:paraId="0000003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Jiný implantovaný elektrický přístroj</w:t>
      </w:r>
    </w:p>
    <w:p w:rsidR="00000000" w:rsidDel="00000000" w:rsidP="00000000" w:rsidRDefault="00000000" w:rsidRPr="00000000" w14:paraId="0000003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Epilepsie</w:t>
      </w:r>
    </w:p>
    <w:p w:rsidR="00000000" w:rsidDel="00000000" w:rsidP="00000000" w:rsidRDefault="00000000" w:rsidRPr="00000000" w14:paraId="0000003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Těhotenství</w:t>
      </w:r>
    </w:p>
    <w:p w:rsidR="00000000" w:rsidDel="00000000" w:rsidP="00000000" w:rsidRDefault="00000000" w:rsidRPr="00000000" w14:paraId="0000003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bookmarkStart w:colFirst="0" w:colLast="0" w:name="_gjdgxs" w:id="0"/>
      <w:bookmarkEnd w:id="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Přítomnost kovových náhrad v místě ošetření</w:t>
      </w:r>
    </w:p>
    <w:p w:rsidR="00000000" w:rsidDel="00000000" w:rsidP="00000000" w:rsidRDefault="00000000" w:rsidRPr="00000000" w14:paraId="0000003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Akutní zánětlivé onemocnění v místě ošetření</w:t>
      </w:r>
    </w:p>
    <w:p w:rsidR="00000000" w:rsidDel="00000000" w:rsidP="00000000" w:rsidRDefault="00000000" w:rsidRPr="00000000" w14:paraId="0000003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Onkologické onemocnění</w:t>
      </w:r>
    </w:p>
    <w:p w:rsidR="00000000" w:rsidDel="00000000" w:rsidP="00000000" w:rsidRDefault="00000000" w:rsidRPr="00000000" w14:paraId="0000004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Alergie na lokální anestetika</w:t>
      </w:r>
    </w:p>
    <w:p w:rsidR="00000000" w:rsidDel="00000000" w:rsidP="00000000" w:rsidRDefault="00000000" w:rsidRPr="00000000" w14:paraId="0000004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Alergie na </w:t>
      </w:r>
      <w:r w:rsidDel="00000000" w:rsidR="00000000" w:rsidRPr="00000000">
        <w:rPr>
          <w:rtl w:val="0"/>
        </w:rPr>
        <w:t xml:space="preserve">dezinfekci</w:t>
      </w:r>
      <w:r w:rsidDel="00000000" w:rsidR="00000000" w:rsidRPr="00000000">
        <w:rPr>
          <w:rtl w:val="0"/>
        </w:rPr>
      </w:r>
    </w:p>
    <w:p w:rsidR="00000000" w:rsidDel="00000000" w:rsidP="00000000" w:rsidRDefault="00000000" w:rsidRPr="00000000" w14:paraId="00000042">
      <w:pPr>
        <w:pStyle w:val="Heading1"/>
        <w:pageBreakBefore w:val="0"/>
        <w:rPr/>
      </w:pPr>
      <w:r w:rsidDel="00000000" w:rsidR="00000000" w:rsidRPr="00000000">
        <w:rPr>
          <w:rtl w:val="0"/>
        </w:rPr>
        <w:t xml:space="preserve">Zaškolení</w:t>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Protože s přístrojem JETT PLASMA LIFT PROFI může pracovat pouze zaškolená osoba, jsou po celý rok pořádána školení, na kterých se lékaři mají možnost podívat, jak přístroj JETT PLASMA LIFT PROFI funguje, vyzkoušet si, jak se s ním pracuje a získat informace od lékařů, kteří již přístroj používají.</w:t>
      </w:r>
    </w:p>
    <w:p w:rsidR="00000000" w:rsidDel="00000000" w:rsidP="00000000" w:rsidRDefault="00000000" w:rsidRPr="00000000" w14:paraId="00000044">
      <w:pPr>
        <w:pStyle w:val="Heading1"/>
        <w:pageBreakBefore w:val="0"/>
        <w:rPr/>
      </w:pPr>
      <w:r w:rsidDel="00000000" w:rsidR="00000000" w:rsidRPr="00000000">
        <w:rPr>
          <w:rtl w:val="0"/>
        </w:rPr>
        <w:t xml:space="preserve">Cross sell</w:t>
      </w:r>
    </w:p>
    <w:p w:rsidR="00000000" w:rsidDel="00000000" w:rsidP="00000000" w:rsidRDefault="00000000" w:rsidRPr="00000000" w14:paraId="0000004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Plasma Pen PROFI</w:t>
      </w:r>
    </w:p>
    <w:p w:rsidR="00000000" w:rsidDel="00000000" w:rsidP="00000000" w:rsidRDefault="00000000" w:rsidRPr="00000000" w14:paraId="0000004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Stojánky</w:t>
      </w:r>
    </w:p>
    <w:p w:rsidR="00000000" w:rsidDel="00000000" w:rsidP="00000000" w:rsidRDefault="00000000" w:rsidRPr="00000000" w14:paraId="0000004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Sérum</w:t>
      </w:r>
    </w:p>
    <w:p w:rsidR="00000000" w:rsidDel="00000000" w:rsidP="00000000" w:rsidRDefault="00000000" w:rsidRPr="00000000" w14:paraId="0000004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Kufřík</w:t>
      </w: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